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46A75B8B" w:rsidR="007718BB" w:rsidRDefault="007718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f3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718BB" w14:paraId="243854EC" w14:textId="77777777">
        <w:tc>
          <w:tcPr>
            <w:tcW w:w="9350" w:type="dxa"/>
            <w:shd w:val="clear" w:color="auto" w:fill="D9D9D9"/>
          </w:tcPr>
          <w:p w14:paraId="00000002" w14:textId="77777777" w:rsidR="007718BB" w:rsidRDefault="002C45E6">
            <w:pPr>
              <w:jc w:val="center"/>
              <w:rPr>
                <w:b/>
              </w:rPr>
            </w:pPr>
            <w:sdt>
              <w:sdtPr>
                <w:tag w:val="goog_rdk_0"/>
                <w:id w:val="-248275810"/>
              </w:sdtPr>
              <w:sdtEndPr/>
              <w:sdtContent/>
            </w:sdt>
            <w:r w:rsidR="00994341">
              <w:rPr>
                <w:b/>
              </w:rPr>
              <w:t>Посібник для співбесіди з оцінки залучення волонтерів громади до ведення справ</w:t>
            </w:r>
          </w:p>
          <w:p w14:paraId="00000003" w14:textId="77777777" w:rsidR="007718BB" w:rsidRDefault="007718BB">
            <w:pPr>
              <w:jc w:val="center"/>
              <w:rPr>
                <w:b/>
              </w:rPr>
            </w:pPr>
          </w:p>
        </w:tc>
      </w:tr>
    </w:tbl>
    <w:p w14:paraId="00000004" w14:textId="4EAF743C" w:rsidR="007718BB" w:rsidRDefault="007718BB">
      <w:pPr>
        <w:rPr>
          <w:b/>
        </w:rPr>
      </w:pPr>
    </w:p>
    <w:p w14:paraId="00000005" w14:textId="7B1919E4" w:rsidR="007718BB" w:rsidRDefault="00994341">
      <w:pPr>
        <w:jc w:val="both"/>
      </w:pPr>
      <w:r>
        <w:rPr>
          <w:b/>
        </w:rPr>
        <w:t xml:space="preserve">Визначення: </w:t>
      </w:r>
      <w:r>
        <w:t xml:space="preserve">Посібник з інтерв’ю підсумовує ключові питання, які слід розглянути для програм, які зараз залучають волонтерів із громади до </w:t>
      </w:r>
      <w:sdt>
        <w:sdtPr>
          <w:tag w:val="goog_rdk_1"/>
          <w:id w:val="1077781494"/>
        </w:sdtPr>
        <w:sdtEndPr/>
        <w:sdtContent/>
      </w:sdt>
      <w:r>
        <w:t>ведення справ. Цей інструмент має використовувати особа, яка керує процесом оцінювання, яка може бути менеджером із захисту дітей, радником або консультантом.</w:t>
      </w:r>
    </w:p>
    <w:p w14:paraId="00000006" w14:textId="77777777" w:rsidR="007718BB" w:rsidRDefault="00994341">
      <w:pPr>
        <w:jc w:val="both"/>
      </w:pPr>
      <w:r>
        <w:rPr>
          <w:b/>
        </w:rPr>
        <w:t xml:space="preserve">Мета Інструменту: </w:t>
      </w:r>
      <w:r>
        <w:t>зрозуміти поточну залученість волонтерів громади в кейс-менеджмент, визначити проблеми, передові практики та можливості.</w:t>
      </w:r>
    </w:p>
    <w:p w14:paraId="00000007" w14:textId="0F70B7BC" w:rsidR="007718BB" w:rsidRDefault="00994341">
      <w:pPr>
        <w:jc w:val="both"/>
      </w:pPr>
      <w:r>
        <w:rPr>
          <w:b/>
        </w:rPr>
        <w:t xml:space="preserve">Коли використовувати цей інструмент: </w:t>
      </w:r>
      <w:r>
        <w:t xml:space="preserve">посібник з інтерв’ю призначений для організацій, які вже залучають волонтерів із спільноти. Ґрунтуючись на результатах цієї бесіди, яка є частиною етапу оцінювання </w:t>
      </w:r>
      <w:bookmarkStart w:id="0" w:name="_Hlk89430792"/>
      <w:r w:rsidR="00136919">
        <w:t xml:space="preserve">та аналізу </w:t>
      </w:r>
      <w:bookmarkEnd w:id="0"/>
      <w:r>
        <w:t>, команда має бути оснащена для переходу до наступного етапу набору інструментів для волонтерів спільноти «Прийняти рішення».</w:t>
      </w:r>
    </w:p>
    <w:p w14:paraId="00000008" w14:textId="757219F7" w:rsidR="007718BB" w:rsidRDefault="00994341">
      <w:pPr>
        <w:jc w:val="both"/>
      </w:pPr>
      <w:r>
        <w:rPr>
          <w:b/>
        </w:rPr>
        <w:t xml:space="preserve">Рекомендація </w:t>
      </w:r>
      <w:r>
        <w:t>: співбесіду слід проводити з менеджером із захисту дітей або офіцером, який керує діяльністю з ведення справ. Важливо підкреслити, що співбесіда – це не оцінка програми, а скоріше для того, щоб дізнатися, як волонтери залучені до кейс-менеджменту.</w:t>
      </w:r>
    </w:p>
    <w:p w14:paraId="00000009" w14:textId="77777777" w:rsidR="007718BB" w:rsidRDefault="00994341">
      <w:pPr>
        <w:jc w:val="both"/>
      </w:pPr>
      <w:r>
        <w:t>Інтерв'юер повинен переглянути, додати, видалити та адаптувати запитання в посібнику, щоб переконатися, що він/вона отримує необхідну інформацію з цього контексту. Не рекомендується проводити інтерв’ю більше однієї години, і важливо, щоб розмова проводилася в приватному, конфіденційному просторі.</w:t>
      </w:r>
    </w:p>
    <w:p w14:paraId="0000000A" w14:textId="77777777" w:rsidR="007718BB" w:rsidRDefault="007718BB"/>
    <w:p w14:paraId="0000000B" w14:textId="77777777" w:rsidR="007718BB" w:rsidRDefault="007718BB"/>
    <w:p w14:paraId="0000000C" w14:textId="77777777" w:rsidR="007718BB" w:rsidRDefault="007718BB"/>
    <w:p w14:paraId="0000000D" w14:textId="77777777" w:rsidR="007718BB" w:rsidRDefault="007718BB"/>
    <w:p w14:paraId="0000000E" w14:textId="77777777" w:rsidR="007718BB" w:rsidRDefault="007718BB"/>
    <w:p w14:paraId="0000000F" w14:textId="77777777" w:rsidR="007718BB" w:rsidRDefault="007718BB"/>
    <w:p w14:paraId="00000010" w14:textId="77777777" w:rsidR="007718BB" w:rsidRDefault="007718BB"/>
    <w:p w14:paraId="00000011" w14:textId="77777777" w:rsidR="007718BB" w:rsidRDefault="007718BB"/>
    <w:p w14:paraId="00000012" w14:textId="77777777" w:rsidR="007718BB" w:rsidRDefault="007718BB"/>
    <w:p w14:paraId="00000013" w14:textId="77777777" w:rsidR="007718BB" w:rsidRDefault="007718BB"/>
    <w:p w14:paraId="00000014" w14:textId="77777777" w:rsidR="007718BB" w:rsidRDefault="007718BB"/>
    <w:p w14:paraId="00000015" w14:textId="77777777" w:rsidR="007718BB" w:rsidRDefault="007718BB"/>
    <w:p w14:paraId="00000016" w14:textId="77777777" w:rsidR="007718BB" w:rsidRDefault="007718BB"/>
    <w:p w14:paraId="00000017" w14:textId="77777777" w:rsidR="007718BB" w:rsidRDefault="007718BB">
      <w:pPr>
        <w:jc w:val="center"/>
        <w:rPr>
          <w:b/>
        </w:rPr>
      </w:pPr>
    </w:p>
    <w:p w14:paraId="00000018" w14:textId="77777777" w:rsidR="007718BB" w:rsidRDefault="007718BB">
      <w:pPr>
        <w:jc w:val="center"/>
        <w:rPr>
          <w:b/>
        </w:rPr>
      </w:pPr>
    </w:p>
    <w:p w14:paraId="00000019" w14:textId="77777777" w:rsidR="007718BB" w:rsidRDefault="00994341">
      <w:pPr>
        <w:jc w:val="center"/>
        <w:rPr>
          <w:b/>
        </w:rPr>
      </w:pPr>
      <w:r>
        <w:rPr>
          <w:b/>
        </w:rPr>
        <w:t>Посібник для співбесіди з оцінки залучення волонтерів громади до ведення справ</w:t>
      </w:r>
    </w:p>
    <w:p w14:paraId="0000001A" w14:textId="77777777" w:rsidR="007718BB" w:rsidRDefault="00994341">
      <w:pPr>
        <w:rPr>
          <w:b/>
        </w:rPr>
      </w:pPr>
      <w:r>
        <w:rPr>
          <w:b/>
        </w:rPr>
        <w:t>Відкриття інтерв'ю</w:t>
      </w:r>
    </w:p>
    <w:p w14:paraId="0000001B" w14:textId="47456F87" w:rsidR="007718BB" w:rsidRDefault="00994341">
      <w:pPr>
        <w:jc w:val="both"/>
      </w:pPr>
      <w:r>
        <w:t>Надайте довідкову інформацію про те, чому проводиться інтерв’ю, і подякуйте співрозмовнику за приєднання.</w:t>
      </w:r>
    </w:p>
    <w:p w14:paraId="0000001C" w14:textId="19F7743F" w:rsidR="007718BB" w:rsidRDefault="006F4F83" w:rsidP="006F4F83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</w:rPr>
        <w:t>«Ми будемо раді вашим чесним і відвертим роздумам про хорошу практику та реальні виклики. Ми можемо припинити співбесіду в будь-який час; і, будь ласка, дайте мені знати, якщо якісь із моїх запитань будуть незрозумілими.</w:t>
      </w:r>
    </w:p>
    <w:p w14:paraId="0000001D" w14:textId="2A6E21BB" w:rsidR="007718BB" w:rsidRDefault="00994341" w:rsidP="006F4F83">
      <w:pPr>
        <w:spacing w:after="0" w:line="240" w:lineRule="auto"/>
        <w:rPr>
          <w:i/>
          <w:color w:val="222222"/>
        </w:rPr>
      </w:pPr>
      <w:r>
        <w:rPr>
          <w:i/>
          <w:color w:val="222222"/>
        </w:rPr>
        <w:t xml:space="preserve">Ми будемо використовувати термін </w:t>
      </w:r>
      <w:r>
        <w:rPr>
          <w:b/>
          <w:i/>
          <w:color w:val="222222"/>
          <w:u w:val="single"/>
        </w:rPr>
        <w:t xml:space="preserve">волонтери </w:t>
      </w:r>
      <w:r>
        <w:rPr>
          <w:i/>
          <w:color w:val="222222"/>
        </w:rPr>
        <w:t xml:space="preserve">під час </w:t>
      </w:r>
      <w:sdt>
        <w:sdtPr>
          <w:tag w:val="goog_rdk_2"/>
          <w:id w:val="-1802917533"/>
        </w:sdtPr>
        <w:sdtEndPr/>
        <w:sdtContent/>
      </w:sdt>
      <w:r w:rsidR="00DE340B">
        <w:rPr>
          <w:i/>
          <w:color w:val="222222"/>
        </w:rPr>
        <w:t xml:space="preserve">розмови для позначення членів, які </w:t>
      </w:r>
      <w:sdt>
        <w:sdtPr>
          <w:tag w:val="goog_rdk_3"/>
          <w:id w:val="-1336296646"/>
        </w:sdtPr>
        <w:sdtEndPr/>
        <w:sdtContent>
          <w:r>
            <w:rPr>
              <w:i/>
              <w:color w:val="222222"/>
            </w:rPr>
            <w:t>community who are</w:t>
          </w:r>
        </w:sdtContent>
      </w:sdt>
      <w:sdt>
        <w:sdtPr>
          <w:tag w:val="goog_rdk_4"/>
          <w:id w:val="235370698"/>
          <w:showingPlcHdr/>
        </w:sdtPr>
        <w:sdtEndPr/>
        <w:sdtContent>
          <w:r w:rsidR="00DE340B">
            <w:t xml:space="preserve">     </w:t>
          </w:r>
        </w:sdtContent>
      </w:sdt>
      <w:r>
        <w:rPr>
          <w:i/>
          <w:color w:val="222222"/>
        </w:rPr>
        <w:t>займаються аспектами ведення справ у гуманітарному контексті.</w:t>
      </w:r>
    </w:p>
    <w:p w14:paraId="0000001E" w14:textId="3B99F7AD" w:rsidR="007718BB" w:rsidRDefault="00994341" w:rsidP="006F4F83">
      <w:pPr>
        <w:spacing w:after="0" w:line="240" w:lineRule="auto"/>
        <w:rPr>
          <w:i/>
          <w:color w:val="222222"/>
        </w:rPr>
      </w:pPr>
      <w:r>
        <w:rPr>
          <w:i/>
          <w:color w:val="222222"/>
        </w:rPr>
        <w:t>З цієї розмови, а також з інших частин оцінювання, ми повинні мати можливість вирішити, які проблеми та можливості, як ми можемо етично залучати волонтерів громади до ведення справ у цьому контексті».</w:t>
      </w:r>
    </w:p>
    <w:p w14:paraId="71AEDDCA" w14:textId="77777777" w:rsidR="006F4F83" w:rsidRDefault="006F4F83" w:rsidP="006F4F83">
      <w:pPr>
        <w:spacing w:after="0" w:line="240" w:lineRule="auto"/>
      </w:pPr>
    </w:p>
    <w:tbl>
      <w:tblPr>
        <w:tblStyle w:val="af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3"/>
        <w:gridCol w:w="4447"/>
      </w:tblGrid>
      <w:tr w:rsidR="007718BB" w14:paraId="13C38DE7" w14:textId="77777777">
        <w:tc>
          <w:tcPr>
            <w:tcW w:w="4903" w:type="dxa"/>
            <w:shd w:val="clear" w:color="auto" w:fill="F2F2F2"/>
          </w:tcPr>
          <w:p w14:paraId="0000001F" w14:textId="6D57613D" w:rsidR="007718BB" w:rsidRDefault="00994341">
            <w:r>
              <w:t>Ім'я</w:t>
            </w:r>
          </w:p>
        </w:tc>
        <w:tc>
          <w:tcPr>
            <w:tcW w:w="4447" w:type="dxa"/>
          </w:tcPr>
          <w:p w14:paraId="00000020" w14:textId="77777777" w:rsidR="007718BB" w:rsidRDefault="007718BB"/>
        </w:tc>
      </w:tr>
      <w:tr w:rsidR="007718BB" w14:paraId="50279A6D" w14:textId="77777777">
        <w:tc>
          <w:tcPr>
            <w:tcW w:w="4903" w:type="dxa"/>
            <w:shd w:val="clear" w:color="auto" w:fill="F2F2F2"/>
          </w:tcPr>
          <w:p w14:paraId="00000021" w14:textId="1F32724B" w:rsidR="007718BB" w:rsidRDefault="00994341">
            <w:r>
              <w:t>Електронна пошта</w:t>
            </w:r>
          </w:p>
        </w:tc>
        <w:tc>
          <w:tcPr>
            <w:tcW w:w="4447" w:type="dxa"/>
          </w:tcPr>
          <w:p w14:paraId="00000022" w14:textId="77777777" w:rsidR="007718BB" w:rsidRDefault="007718BB"/>
        </w:tc>
      </w:tr>
      <w:tr w:rsidR="007718BB" w14:paraId="1A5C3AB1" w14:textId="77777777">
        <w:tc>
          <w:tcPr>
            <w:tcW w:w="4903" w:type="dxa"/>
            <w:shd w:val="clear" w:color="auto" w:fill="F2F2F2"/>
          </w:tcPr>
          <w:p w14:paraId="00000023" w14:textId="77777777" w:rsidR="007718BB" w:rsidRDefault="00994341">
            <w:r>
              <w:t>Яка ваша роль у команді із захисту дітей у вашому контексті?</w:t>
            </w:r>
          </w:p>
        </w:tc>
        <w:tc>
          <w:tcPr>
            <w:tcW w:w="4447" w:type="dxa"/>
          </w:tcPr>
          <w:p w14:paraId="00000024" w14:textId="77777777" w:rsidR="007718BB" w:rsidRDefault="007718BB"/>
        </w:tc>
      </w:tr>
      <w:tr w:rsidR="007718BB" w14:paraId="5F444BC6" w14:textId="77777777">
        <w:tc>
          <w:tcPr>
            <w:tcW w:w="4903" w:type="dxa"/>
            <w:shd w:val="clear" w:color="auto" w:fill="F2F2F2"/>
          </w:tcPr>
          <w:p w14:paraId="00000025" w14:textId="77777777" w:rsidR="007718BB" w:rsidRDefault="00994341">
            <w:r>
              <w:t>Як довго ви були в цій ролі?</w:t>
            </w:r>
          </w:p>
        </w:tc>
        <w:tc>
          <w:tcPr>
            <w:tcW w:w="4447" w:type="dxa"/>
          </w:tcPr>
          <w:p w14:paraId="00000026" w14:textId="77777777" w:rsidR="007718BB" w:rsidRDefault="007718BB"/>
        </w:tc>
      </w:tr>
    </w:tbl>
    <w:p w14:paraId="00000027" w14:textId="77777777" w:rsidR="007718BB" w:rsidRDefault="007718BB"/>
    <w:p w14:paraId="00000028" w14:textId="77777777" w:rsidR="007718BB" w:rsidRDefault="00994341">
      <w:pPr>
        <w:rPr>
          <w:b/>
        </w:rPr>
      </w:pPr>
      <w:r>
        <w:rPr>
          <w:b/>
        </w:rPr>
        <w:t>Питання для співбесіди</w:t>
      </w:r>
    </w:p>
    <w:tbl>
      <w:tblPr>
        <w:tblStyle w:val="af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03"/>
        <w:gridCol w:w="4447"/>
      </w:tblGrid>
      <w:tr w:rsidR="007718BB" w14:paraId="5A1BE2F7" w14:textId="77777777" w:rsidTr="00145DA3">
        <w:tc>
          <w:tcPr>
            <w:tcW w:w="4903" w:type="dxa"/>
            <w:shd w:val="clear" w:color="auto" w:fill="D9D9D9" w:themeFill="background1" w:themeFillShade="D9"/>
          </w:tcPr>
          <w:p w14:paraId="00000029" w14:textId="77777777" w:rsidR="007718BB" w:rsidRPr="000C3BE8" w:rsidRDefault="009943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Фон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0000002A" w14:textId="77777777" w:rsidR="007718BB" w:rsidRPr="000C3BE8" w:rsidRDefault="00994341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7718BB" w14:paraId="7ADEF71E" w14:textId="77777777">
        <w:tc>
          <w:tcPr>
            <w:tcW w:w="4903" w:type="dxa"/>
            <w:shd w:val="clear" w:color="auto" w:fill="F2F2F2"/>
          </w:tcPr>
          <w:p w14:paraId="0000002B" w14:textId="2F864E31" w:rsidR="007718BB" w:rsidRDefault="006F4F83">
            <w:r>
              <w:t>Чи можете ви описати програму захисту дітей у вашому контексті?</w:t>
            </w:r>
          </w:p>
          <w:p w14:paraId="0000002C" w14:textId="77777777" w:rsidR="007718BB" w:rsidRDefault="007718BB">
            <w:bookmarkStart w:id="1" w:name="_heading=h.gjdgxs" w:colFirst="0" w:colLast="0"/>
            <w:bookmarkEnd w:id="1"/>
          </w:p>
        </w:tc>
        <w:tc>
          <w:tcPr>
            <w:tcW w:w="4447" w:type="dxa"/>
          </w:tcPr>
          <w:p w14:paraId="0000002D" w14:textId="77777777" w:rsidR="007718BB" w:rsidRDefault="007718BB"/>
        </w:tc>
      </w:tr>
      <w:tr w:rsidR="007718BB" w14:paraId="65F33D29" w14:textId="77777777" w:rsidTr="00145DA3">
        <w:tc>
          <w:tcPr>
            <w:tcW w:w="4903" w:type="dxa"/>
            <w:shd w:val="clear" w:color="auto" w:fill="D9D9D9" w:themeFill="background1" w:themeFillShade="D9"/>
          </w:tcPr>
          <w:p w14:paraId="00000032" w14:textId="77777777" w:rsidR="007718BB" w:rsidRPr="000C3BE8" w:rsidRDefault="009943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Загальна інформація про волонтерів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00000033" w14:textId="77777777" w:rsidR="007718BB" w:rsidRPr="000C3BE8" w:rsidRDefault="00994341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7718BB" w14:paraId="3F7E403C" w14:textId="77777777">
        <w:tc>
          <w:tcPr>
            <w:tcW w:w="4903" w:type="dxa"/>
            <w:shd w:val="clear" w:color="auto" w:fill="F2F2F2"/>
          </w:tcPr>
          <w:p w14:paraId="00000034" w14:textId="77777777" w:rsidR="007718BB" w:rsidRDefault="00994341">
            <w:pPr>
              <w:rPr>
                <w:u w:val="single"/>
              </w:rPr>
            </w:pPr>
            <w:r>
              <w:rPr>
                <w:u w:val="single"/>
              </w:rPr>
              <w:t>Назва</w:t>
            </w:r>
          </w:p>
          <w:p w14:paraId="00000035" w14:textId="0C9A7A26" w:rsidR="007718BB" w:rsidRDefault="00994341">
            <w:r>
              <w:t>Як ви називаєте громадських волонтерів у вашій програмі?</w:t>
            </w:r>
          </w:p>
          <w:p w14:paraId="1D4CA97F" w14:textId="3310F620" w:rsidR="006F4F83" w:rsidRDefault="006F4F83">
            <w:r>
              <w:t>Чи існують різні типи громадських волонтерів?</w:t>
            </w:r>
          </w:p>
          <w:p w14:paraId="00000036" w14:textId="77777777" w:rsidR="007718BB" w:rsidRDefault="00994341">
            <w:r>
              <w:t>Який у них заголовок?</w:t>
            </w:r>
          </w:p>
          <w:p w14:paraId="00000037" w14:textId="77777777" w:rsidR="007718BB" w:rsidRDefault="00994341">
            <w:r>
              <w:t>Чому це їх плитка?</w:t>
            </w:r>
          </w:p>
        </w:tc>
        <w:tc>
          <w:tcPr>
            <w:tcW w:w="4447" w:type="dxa"/>
          </w:tcPr>
          <w:p w14:paraId="00000038" w14:textId="77777777" w:rsidR="007718BB" w:rsidRDefault="007718BB"/>
        </w:tc>
      </w:tr>
      <w:tr w:rsidR="007718BB" w14:paraId="25427CD9" w14:textId="77777777">
        <w:tc>
          <w:tcPr>
            <w:tcW w:w="4903" w:type="dxa"/>
            <w:shd w:val="clear" w:color="auto" w:fill="F2F2F2"/>
          </w:tcPr>
          <w:p w14:paraId="00000039" w14:textId="77777777" w:rsidR="007718BB" w:rsidRDefault="002C45E6">
            <w:pPr>
              <w:rPr>
                <w:u w:val="single"/>
              </w:rPr>
            </w:pPr>
            <w:sdt>
              <w:sdtPr>
                <w:tag w:val="goog_rdk_5"/>
                <w:id w:val="-756743975"/>
              </w:sdtPr>
              <w:sdtEndPr/>
              <w:sdtContent/>
            </w:sdt>
            <w:r w:rsidR="00994341">
              <w:rPr>
                <w:u w:val="single"/>
              </w:rPr>
              <w:t>Оплата праці</w:t>
            </w:r>
          </w:p>
          <w:p w14:paraId="0000003A" w14:textId="6229C5C1" w:rsidR="007718BB" w:rsidRDefault="00994341">
            <w:r>
              <w:t>Чи отримують волонтери матеріальне заохочення, стипендію чи інші матеріальні блага?</w:t>
            </w:r>
          </w:p>
          <w:p w14:paraId="0000003B" w14:textId="77777777" w:rsidR="007718BB" w:rsidRDefault="00994341">
            <w:r>
              <w:t>Скільки?</w:t>
            </w:r>
          </w:p>
          <w:p w14:paraId="0000003D" w14:textId="574733AA" w:rsidR="007718BB" w:rsidRDefault="00994341">
            <w:r>
              <w:t>Що вони кажуть про винагороду чи компенсацію, яку вони отримують?</w:t>
            </w:r>
          </w:p>
          <w:p w14:paraId="0000003E" w14:textId="77777777" w:rsidR="007718BB" w:rsidRDefault="00994341">
            <w:r>
              <w:t>Чи є позитивний/негативний вплив цієї винагороди?</w:t>
            </w:r>
          </w:p>
        </w:tc>
        <w:tc>
          <w:tcPr>
            <w:tcW w:w="4447" w:type="dxa"/>
          </w:tcPr>
          <w:p w14:paraId="0000003F" w14:textId="77777777" w:rsidR="007718BB" w:rsidRDefault="007718BB"/>
        </w:tc>
      </w:tr>
      <w:tr w:rsidR="007718BB" w14:paraId="02BC4FED" w14:textId="77777777">
        <w:tc>
          <w:tcPr>
            <w:tcW w:w="4903" w:type="dxa"/>
            <w:shd w:val="clear" w:color="auto" w:fill="F2F2F2"/>
          </w:tcPr>
          <w:p w14:paraId="00000040" w14:textId="77777777" w:rsidR="007718BB" w:rsidRDefault="00994341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>Мотивація</w:t>
            </w:r>
          </w:p>
          <w:p w14:paraId="00000041" w14:textId="77777777" w:rsidR="007718BB" w:rsidRDefault="00994341">
            <w:r>
              <w:t>Яка мотивація громадських волонтерів?</w:t>
            </w:r>
          </w:p>
        </w:tc>
        <w:tc>
          <w:tcPr>
            <w:tcW w:w="4447" w:type="dxa"/>
          </w:tcPr>
          <w:p w14:paraId="00000042" w14:textId="77777777" w:rsidR="007718BB" w:rsidRDefault="007718BB"/>
        </w:tc>
      </w:tr>
      <w:tr w:rsidR="007718BB" w14:paraId="0D52E854" w14:textId="77777777" w:rsidTr="006F4F83">
        <w:tc>
          <w:tcPr>
            <w:tcW w:w="4903" w:type="dxa"/>
            <w:shd w:val="clear" w:color="auto" w:fill="D9D9D9" w:themeFill="background1" w:themeFillShade="D9"/>
          </w:tcPr>
          <w:p w14:paraId="00000043" w14:textId="77777777" w:rsidR="007718BB" w:rsidRPr="000C3BE8" w:rsidRDefault="0099434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Роль волонтерів у захисті дітей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00000044" w14:textId="464EDD58" w:rsidR="007718BB" w:rsidRPr="000C3BE8" w:rsidRDefault="006F4F83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7718BB" w14:paraId="59145849" w14:textId="77777777">
        <w:tc>
          <w:tcPr>
            <w:tcW w:w="4903" w:type="dxa"/>
            <w:shd w:val="clear" w:color="auto" w:fill="F2F2F2"/>
          </w:tcPr>
          <w:p w14:paraId="00000045" w14:textId="77777777" w:rsidR="007718BB" w:rsidRDefault="00994341">
            <w:r>
              <w:t>Що ці громадські волонтери взагалі роблять у сфері захисту дітей?</w:t>
            </w:r>
          </w:p>
          <w:p w14:paraId="00000046" w14:textId="77777777" w:rsidR="007718BB" w:rsidRDefault="00994341">
            <w:r>
              <w:t>Які обов'язки вони несуть щодо підтримки або мобілізації громадських структур, наприклад, ЦПД, дитячих груп?</w:t>
            </w:r>
          </w:p>
          <w:p w14:paraId="00000047" w14:textId="79E84C16" w:rsidR="007718BB" w:rsidRDefault="00994341">
            <w:r>
              <w:t>Чи є у них ТЗ або опис ролі?</w:t>
            </w:r>
          </w:p>
          <w:p w14:paraId="00000048" w14:textId="7EA58121" w:rsidR="007718BB" w:rsidRDefault="00994341">
            <w:r>
              <w:t xml:space="preserve">Якого очікуваного «волонтерства» </w:t>
            </w:r>
            <w:sdt>
              <w:sdtPr>
                <w:tag w:val="goog_rdk_6"/>
                <w:id w:val="-2125532398"/>
              </w:sdtPr>
              <w:sdtEndPr/>
              <w:sdtContent>
                <w:r>
                  <w:t>hours'' or days</w:t>
                </w:r>
              </w:sdtContent>
            </w:sdt>
            <w:r w:rsidR="006F4F83">
              <w:t>?</w:t>
            </w:r>
          </w:p>
          <w:p w14:paraId="00000049" w14:textId="77777777" w:rsidR="007718BB" w:rsidRDefault="00994341">
            <w:r>
              <w:t>Чи є різниця між тим, що очікується, і повсякденною реальністю для волонтерів?</w:t>
            </w:r>
          </w:p>
        </w:tc>
        <w:tc>
          <w:tcPr>
            <w:tcW w:w="4447" w:type="dxa"/>
          </w:tcPr>
          <w:p w14:paraId="0000004A" w14:textId="77777777" w:rsidR="007718BB" w:rsidRDefault="007718BB"/>
        </w:tc>
      </w:tr>
      <w:tr w:rsidR="001356D4" w14:paraId="04DC33E3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348ED52F" w14:textId="1811542D" w:rsidR="001356D4" w:rsidRPr="000C3BE8" w:rsidRDefault="001356D4" w:rsidP="001356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Ролі волонтерів у веденні випадків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66953341" w14:textId="2F961D5A" w:rsidR="001356D4" w:rsidRPr="000C3BE8" w:rsidRDefault="001356D4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7718BB" w14:paraId="7C8BD324" w14:textId="77777777">
        <w:tc>
          <w:tcPr>
            <w:tcW w:w="4903" w:type="dxa"/>
            <w:shd w:val="clear" w:color="auto" w:fill="F2F2F2"/>
          </w:tcPr>
          <w:p w14:paraId="0000004C" w14:textId="65719454" w:rsidR="007718BB" w:rsidRDefault="00994341">
            <w:r>
              <w:t>Які ролі виконують волонтери в веденні справ?</w:t>
            </w:r>
          </w:p>
          <w:p w14:paraId="0000004D" w14:textId="77777777" w:rsidR="007718BB" w:rsidRDefault="00994341">
            <w:r>
              <w:t>Які кроки в процесі CM вони беруть участь?</w:t>
            </w:r>
          </w:p>
          <w:p w14:paraId="0000004E" w14:textId="77777777" w:rsidR="007718BB" w:rsidRDefault="00994341">
            <w:r>
              <w:t>Який рівень ризику випадків, якими займаються волонтери?</w:t>
            </w:r>
          </w:p>
          <w:p w14:paraId="0000004F" w14:textId="77777777" w:rsidR="007718BB" w:rsidRDefault="00994341">
            <w:r>
              <w:t>Хто вирішує, в яких справах і на яких етапах справи вони беруть участь?</w:t>
            </w:r>
          </w:p>
          <w:p w14:paraId="00000050" w14:textId="77777777" w:rsidR="007718BB" w:rsidRDefault="00994341">
            <w:r>
              <w:t>Які очікування волонтерів щодо ідентифікації та кого вони стосуються?</w:t>
            </w:r>
          </w:p>
          <w:p w14:paraId="00000051" w14:textId="77777777" w:rsidR="007718BB" w:rsidRDefault="00994341">
            <w:r>
              <w:t>Як це працює в реальності?</w:t>
            </w:r>
          </w:p>
          <w:p w14:paraId="00000052" w14:textId="10F55F06" w:rsidR="007718BB" w:rsidRDefault="00994341">
            <w:r>
              <w:t>Який рівень документів очікується від волонтерів?</w:t>
            </w:r>
          </w:p>
          <w:p w14:paraId="00000053" w14:textId="77777777" w:rsidR="007718BB" w:rsidRDefault="00994341">
            <w:r>
              <w:t>Скільки в середньому дітей утримують волонтери?</w:t>
            </w:r>
          </w:p>
          <w:p w14:paraId="00000054" w14:textId="77777777" w:rsidR="007718BB" w:rsidRDefault="00994341">
            <w:r>
              <w:t>Які проблеми пов’язані з роллю волонтерів у веденні випадків?</w:t>
            </w:r>
          </w:p>
        </w:tc>
        <w:tc>
          <w:tcPr>
            <w:tcW w:w="4447" w:type="dxa"/>
          </w:tcPr>
          <w:p w14:paraId="00000055" w14:textId="77777777" w:rsidR="007718BB" w:rsidRDefault="007718BB"/>
        </w:tc>
      </w:tr>
      <w:tr w:rsidR="001356D4" w14:paraId="064282DC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19731189" w14:textId="32AE7C5C" w:rsidR="001356D4" w:rsidRPr="000C3BE8" w:rsidRDefault="001356D4" w:rsidP="001356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Відбір волонтерів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6E747F3F" w14:textId="08F749B7" w:rsidR="001356D4" w:rsidRPr="000C3BE8" w:rsidRDefault="001356D4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7718BB" w14:paraId="4C6A463E" w14:textId="77777777">
        <w:tc>
          <w:tcPr>
            <w:tcW w:w="4903" w:type="dxa"/>
            <w:shd w:val="clear" w:color="auto" w:fill="F2F2F2"/>
          </w:tcPr>
          <w:p w14:paraId="00000057" w14:textId="77777777" w:rsidR="007718BB" w:rsidRDefault="00994341">
            <w:r>
              <w:t xml:space="preserve">Як відбувається </w:t>
            </w:r>
            <w:sdt>
              <w:sdtPr>
                <w:tag w:val="goog_rdk_8"/>
                <w:id w:val="912209053"/>
              </w:sdtPr>
              <w:sdtEndPr/>
              <w:sdtContent/>
            </w:sdt>
            <w:r>
              <w:t>відбір волонтерів?</w:t>
            </w:r>
          </w:p>
          <w:p w14:paraId="00000058" w14:textId="77777777" w:rsidR="007718BB" w:rsidRDefault="00994341">
            <w:r>
              <w:t>Які кваліфікації очікуються?</w:t>
            </w:r>
          </w:p>
          <w:p w14:paraId="00000059" w14:textId="7F3ACE28" w:rsidR="007718BB" w:rsidRDefault="00994341">
            <w:r>
              <w:t>Чи залучена громада?</w:t>
            </w:r>
          </w:p>
          <w:p w14:paraId="0E03CC92" w14:textId="3265935E" w:rsidR="00D15DF6" w:rsidRDefault="00D15DF6">
            <w:r>
              <w:t>Чи існують перевірки безпеки для обраних волонтерів?</w:t>
            </w:r>
          </w:p>
          <w:p w14:paraId="0000005A" w14:textId="77777777" w:rsidR="007718BB" w:rsidRDefault="00994341">
            <w:r>
              <w:t>Які проблеми пов’язані з відбором?</w:t>
            </w:r>
          </w:p>
        </w:tc>
        <w:tc>
          <w:tcPr>
            <w:tcW w:w="4447" w:type="dxa"/>
          </w:tcPr>
          <w:p w14:paraId="0000005B" w14:textId="77777777" w:rsidR="007718BB" w:rsidRDefault="007718BB"/>
        </w:tc>
      </w:tr>
      <w:tr w:rsidR="001356D4" w14:paraId="696D135C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1F45416B" w14:textId="5D01577E" w:rsidR="001356D4" w:rsidRPr="000C3BE8" w:rsidRDefault="001356D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Ролі волонтерів у команді CP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3EEB7179" w14:textId="0372697F" w:rsidR="001356D4" w:rsidRDefault="000C3BE8"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3559F42D" w14:textId="77777777">
        <w:tc>
          <w:tcPr>
            <w:tcW w:w="4903" w:type="dxa"/>
            <w:shd w:val="clear" w:color="auto" w:fill="F2F2F2"/>
          </w:tcPr>
          <w:p w14:paraId="40F6B5ED" w14:textId="77777777" w:rsidR="001356D4" w:rsidRDefault="001356D4" w:rsidP="001356D4">
            <w:r>
              <w:t>Як співпрацюють волонтери та співробітники?</w:t>
            </w:r>
          </w:p>
          <w:p w14:paraId="53AE26BA" w14:textId="77777777" w:rsidR="001356D4" w:rsidRDefault="001356D4" w:rsidP="001356D4">
            <w:r>
              <w:t>Яка динаміка влади між волонтерами та персоналом?</w:t>
            </w:r>
          </w:p>
          <w:p w14:paraId="188C998D" w14:textId="5B10A168" w:rsidR="001356D4" w:rsidRDefault="001356D4" w:rsidP="000C3B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Чи сприймаються волонтери як члени команди?</w:t>
            </w:r>
          </w:p>
        </w:tc>
        <w:tc>
          <w:tcPr>
            <w:tcW w:w="4447" w:type="dxa"/>
          </w:tcPr>
          <w:p w14:paraId="64EB63A1" w14:textId="77777777" w:rsidR="001356D4" w:rsidRDefault="001356D4" w:rsidP="001356D4"/>
        </w:tc>
      </w:tr>
      <w:tr w:rsidR="000C3BE8" w14:paraId="53E0777E" w14:textId="77777777" w:rsidTr="000C3BE8">
        <w:trPr>
          <w:trHeight w:val="152"/>
        </w:trPr>
        <w:tc>
          <w:tcPr>
            <w:tcW w:w="4903" w:type="dxa"/>
            <w:shd w:val="clear" w:color="auto" w:fill="D9D9D9" w:themeFill="background1" w:themeFillShade="D9"/>
          </w:tcPr>
          <w:p w14:paraId="7CE91EC4" w14:textId="743F590D" w:rsidR="000C3BE8" w:rsidRPr="000C3BE8" w:rsidRDefault="000C3BE8" w:rsidP="000C3B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Навчання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164E4602" w14:textId="5745D17A" w:rsidR="000C3BE8" w:rsidRDefault="000C3BE8" w:rsidP="001356D4"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24159FA0" w14:textId="77777777">
        <w:tc>
          <w:tcPr>
            <w:tcW w:w="4903" w:type="dxa"/>
            <w:shd w:val="clear" w:color="auto" w:fill="F2F2F2"/>
          </w:tcPr>
          <w:p w14:paraId="0000005D" w14:textId="77777777" w:rsidR="001356D4" w:rsidRDefault="001356D4" w:rsidP="001356D4">
            <w:r>
              <w:t>Як готують волонтерів?</w:t>
            </w:r>
          </w:p>
          <w:p w14:paraId="0000005E" w14:textId="77777777" w:rsidR="001356D4" w:rsidRDefault="001356D4" w:rsidP="001356D4">
            <w:r>
              <w:t>Який зміст навчання?</w:t>
            </w:r>
          </w:p>
          <w:p w14:paraId="0000005F" w14:textId="77777777" w:rsidR="001356D4" w:rsidRDefault="001356D4" w:rsidP="001356D4">
            <w:r>
              <w:t>Скільки триває навчання?</w:t>
            </w:r>
          </w:p>
          <w:p w14:paraId="00000060" w14:textId="32861BAF" w:rsidR="000C3BE8" w:rsidRDefault="001356D4" w:rsidP="000C3BE8">
            <w:r>
              <w:lastRenderedPageBreak/>
              <w:t>Навчання триває?</w:t>
            </w:r>
          </w:p>
        </w:tc>
        <w:tc>
          <w:tcPr>
            <w:tcW w:w="4447" w:type="dxa"/>
          </w:tcPr>
          <w:p w14:paraId="00000061" w14:textId="77777777" w:rsidR="001356D4" w:rsidRDefault="001356D4" w:rsidP="001356D4"/>
        </w:tc>
      </w:tr>
      <w:tr w:rsidR="001356D4" w14:paraId="6C999490" w14:textId="77777777" w:rsidTr="000C3BE8">
        <w:trPr>
          <w:trHeight w:val="242"/>
        </w:trPr>
        <w:tc>
          <w:tcPr>
            <w:tcW w:w="4903" w:type="dxa"/>
            <w:shd w:val="clear" w:color="auto" w:fill="D9D9D9" w:themeFill="background1" w:themeFillShade="D9"/>
          </w:tcPr>
          <w:p w14:paraId="00000065" w14:textId="696EF396" w:rsidR="001356D4" w:rsidRPr="000C3BE8" w:rsidRDefault="000C3BE8" w:rsidP="000C3B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Супервізія та коучинг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00000066" w14:textId="1B5F4FD3" w:rsidR="001356D4" w:rsidRPr="000C3BE8" w:rsidRDefault="000C3BE8" w:rsidP="001356D4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6176B104" w14:textId="77777777">
        <w:tc>
          <w:tcPr>
            <w:tcW w:w="4903" w:type="dxa"/>
            <w:shd w:val="clear" w:color="auto" w:fill="F2F2F2"/>
          </w:tcPr>
          <w:p w14:paraId="00000068" w14:textId="77777777" w:rsidR="001356D4" w:rsidRDefault="001356D4" w:rsidP="001356D4">
            <w:r>
              <w:t>Як здійснюється контроль за волонтерами?</w:t>
            </w:r>
          </w:p>
          <w:p w14:paraId="0000006A" w14:textId="209D089F" w:rsidR="001356D4" w:rsidRDefault="002C45E6" w:rsidP="001356D4">
            <w:sdt>
              <w:sdtPr>
                <w:tag w:val="goog_rdk_11"/>
                <w:id w:val="-29885201"/>
              </w:sdtPr>
              <w:sdtEndPr/>
              <w:sdtContent>
                <w:r w:rsidR="001356D4">
                  <w:t xml:space="preserve">Who supervises </w:t>
                </w:r>
                <w:r w:rsidR="001D5193">
                  <w:t>the</w:t>
                </w:r>
                <w:r w:rsidR="001356D4">
                  <w:t>m, what form</w:t>
                </w:r>
                <w:sdt>
                  <w:sdtPr>
                    <w:tag w:val="goog_rdk_9"/>
                    <w:id w:val="-1245096264"/>
                  </w:sdtPr>
                  <w:sdtEndPr/>
                  <w:sdtContent>
                    <w:ins w:id="2" w:author="Michelle Van Akin" w:date="2021-10-05T19:07:00Z">
                      <w:r w:rsidR="001356D4">
                        <w:t xml:space="preserve"> </w:t>
                      </w:r>
                    </w:ins>
                  </w:sdtContent>
                </w:sdt>
                <w:sdt>
                  <w:sdtPr>
                    <w:tag w:val="goog_rdk_10"/>
                    <w:id w:val="375210127"/>
                  </w:sdtPr>
                  <w:sdtEndPr/>
                  <w:sdtContent/>
                </w:sdt>
              </w:sdtContent>
            </w:sdt>
            <w:r w:rsidR="001356D4">
              <w:t>нагляд приймає? Як часто?</w:t>
            </w:r>
          </w:p>
          <w:p w14:paraId="0000006B" w14:textId="77777777" w:rsidR="001356D4" w:rsidRDefault="001356D4" w:rsidP="001356D4">
            <w:r>
              <w:t>Приблизно скільки волонтерів на цих посадах на керівника?</w:t>
            </w:r>
          </w:p>
          <w:p w14:paraId="0000006C" w14:textId="77777777" w:rsidR="001356D4" w:rsidRDefault="001356D4" w:rsidP="001356D4"/>
        </w:tc>
        <w:tc>
          <w:tcPr>
            <w:tcW w:w="4447" w:type="dxa"/>
          </w:tcPr>
          <w:p w14:paraId="0000006D" w14:textId="77777777" w:rsidR="001356D4" w:rsidRDefault="001356D4" w:rsidP="001356D4"/>
        </w:tc>
      </w:tr>
      <w:tr w:rsidR="000C3BE8" w14:paraId="768C84AC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22289AC6" w14:textId="17CE84D5" w:rsidR="000C3BE8" w:rsidRPr="000C3BE8" w:rsidRDefault="000C3BE8" w:rsidP="000C3B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Ризики та добробут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0AC65A8D" w14:textId="628B76F4" w:rsidR="000C3BE8" w:rsidRPr="000C3BE8" w:rsidRDefault="000C3BE8" w:rsidP="001356D4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5C9F9597" w14:textId="77777777">
        <w:tc>
          <w:tcPr>
            <w:tcW w:w="4903" w:type="dxa"/>
            <w:shd w:val="clear" w:color="auto" w:fill="F2F2F2"/>
          </w:tcPr>
          <w:p w14:paraId="0000006F" w14:textId="77777777" w:rsidR="001356D4" w:rsidRDefault="001356D4" w:rsidP="001356D4">
            <w:r>
              <w:t>З якими ризиками безпеки стикаються волонтери під час виконання своїх обов’язків?</w:t>
            </w:r>
          </w:p>
          <w:p w14:paraId="00000070" w14:textId="73602E52" w:rsidR="001356D4" w:rsidRDefault="001356D4" w:rsidP="001356D4">
            <w:r>
              <w:t xml:space="preserve">З якими емоційними проблемами стикаються </w:t>
            </w:r>
            <w:sdt>
              <w:sdtPr>
                <w:tag w:val="goog_rdk_12"/>
                <w:id w:val="1122191639"/>
              </w:sdtPr>
              <w:sdtEndPr/>
              <w:sdtContent>
                <w:r>
                  <w:t>volunteers</w:t>
                </w:r>
              </w:sdtContent>
            </w:sdt>
            <w:sdt>
              <w:sdtPr>
                <w:tag w:val="goog_rdk_13"/>
                <w:id w:val="1122970694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t>?</w:t>
            </w:r>
          </w:p>
          <w:p w14:paraId="00000071" w14:textId="77777777" w:rsidR="001356D4" w:rsidRDefault="001356D4" w:rsidP="001356D4">
            <w:r>
              <w:t>Як підтримується робота волонтерів?</w:t>
            </w:r>
          </w:p>
          <w:p w14:paraId="00000072" w14:textId="77777777" w:rsidR="001356D4" w:rsidRDefault="001356D4" w:rsidP="001356D4">
            <w:r>
              <w:t>Які переваги та труднощі для волонтерів як членів спільноти, які займаються кейс-менеджментом?</w:t>
            </w:r>
          </w:p>
          <w:p w14:paraId="00000073" w14:textId="77777777" w:rsidR="001356D4" w:rsidRDefault="001356D4" w:rsidP="001356D4">
            <w:r>
              <w:t>Як вони підтримуються особисто та емоційно?</w:t>
            </w:r>
          </w:p>
          <w:p w14:paraId="00000074" w14:textId="785615A3" w:rsidR="001356D4" w:rsidRDefault="001D5193" w:rsidP="001356D4">
            <w:r>
              <w:t>Як волонтери підтримують один одного?</w:t>
            </w:r>
          </w:p>
        </w:tc>
        <w:tc>
          <w:tcPr>
            <w:tcW w:w="4447" w:type="dxa"/>
          </w:tcPr>
          <w:p w14:paraId="00000075" w14:textId="77777777" w:rsidR="001356D4" w:rsidRDefault="001356D4" w:rsidP="001356D4"/>
        </w:tc>
      </w:tr>
      <w:tr w:rsidR="000C3BE8" w14:paraId="5A6813AB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3AC63037" w14:textId="4B2C4006" w:rsidR="000C3BE8" w:rsidRPr="000C3BE8" w:rsidRDefault="000C3BE8" w:rsidP="000C3B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52"/>
              </w:tabs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Житий досвід волонтерів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60348891" w14:textId="263536FE" w:rsidR="000C3BE8" w:rsidRPr="000C3BE8" w:rsidRDefault="000C3BE8" w:rsidP="001356D4">
            <w:pPr>
              <w:rPr>
                <w:b/>
              </w:rPr>
            </w:pPr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01ACC5AF" w14:textId="77777777">
        <w:tc>
          <w:tcPr>
            <w:tcW w:w="4903" w:type="dxa"/>
            <w:shd w:val="clear" w:color="auto" w:fill="F2F2F2"/>
          </w:tcPr>
          <w:p w14:paraId="00000077" w14:textId="77777777" w:rsidR="001356D4" w:rsidRDefault="001356D4" w:rsidP="001356D4">
            <w:pPr>
              <w:tabs>
                <w:tab w:val="left" w:pos="1152"/>
              </w:tabs>
            </w:pPr>
            <w:r>
              <w:t>Що кажуть волонтери про свої ролі?</w:t>
            </w:r>
          </w:p>
          <w:p w14:paraId="00000078" w14:textId="77777777" w:rsidR="001356D4" w:rsidRDefault="001356D4" w:rsidP="001356D4">
            <w:pPr>
              <w:tabs>
                <w:tab w:val="left" w:pos="1152"/>
              </w:tabs>
            </w:pPr>
            <w:r>
              <w:t>Що, за їх словами, мотивує їх?</w:t>
            </w:r>
          </w:p>
          <w:p w14:paraId="00000079" w14:textId="1FD4D7E3" w:rsidR="001356D4" w:rsidRDefault="001356D4" w:rsidP="001356D4">
            <w:pPr>
              <w:tabs>
                <w:tab w:val="left" w:pos="1152"/>
              </w:tabs>
            </w:pPr>
            <w:r>
              <w:t xml:space="preserve">Чим </w:t>
            </w:r>
            <w:sdt>
              <w:sdtPr>
                <w:tag w:val="goog_rdk_14"/>
                <w:id w:val="-495655080"/>
              </w:sdtPr>
              <w:sdtEndPr/>
              <w:sdtContent>
                <w:r>
                  <w:t>volunteers</w:t>
                </w:r>
              </w:sdtContent>
            </w:sdt>
            <w:sdt>
              <w:sdtPr>
                <w:tag w:val="goog_rdk_15"/>
                <w:id w:val="-1928107913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t>вони пишаються?</w:t>
            </w:r>
          </w:p>
          <w:p w14:paraId="0000007A" w14:textId="1988FA44" w:rsidR="001356D4" w:rsidRDefault="001356D4" w:rsidP="001356D4">
            <w:pPr>
              <w:tabs>
                <w:tab w:val="left" w:pos="1152"/>
              </w:tabs>
            </w:pPr>
            <w:r>
              <w:t>З чим стикаються волонтери як виклики та невдоволення?</w:t>
            </w:r>
          </w:p>
          <w:p w14:paraId="0000007B" w14:textId="77777777" w:rsidR="001356D4" w:rsidRDefault="001356D4" w:rsidP="001356D4">
            <w:r>
              <w:t>Як вони ставляться до свого статусу в організації? У громаді?</w:t>
            </w:r>
          </w:p>
          <w:p w14:paraId="0000007C" w14:textId="77777777" w:rsidR="001356D4" w:rsidRDefault="001356D4" w:rsidP="001356D4">
            <w:r>
              <w:t>Що змінило в їхньому житті ця робота/роль?</w:t>
            </w:r>
          </w:p>
        </w:tc>
        <w:tc>
          <w:tcPr>
            <w:tcW w:w="4447" w:type="dxa"/>
          </w:tcPr>
          <w:p w14:paraId="0000007D" w14:textId="77777777" w:rsidR="001356D4" w:rsidRDefault="001356D4" w:rsidP="001356D4"/>
        </w:tc>
      </w:tr>
      <w:tr w:rsidR="000C3BE8" w14:paraId="76386D4C" w14:textId="77777777" w:rsidTr="000C3BE8">
        <w:tc>
          <w:tcPr>
            <w:tcW w:w="4903" w:type="dxa"/>
            <w:shd w:val="clear" w:color="auto" w:fill="D9D9D9" w:themeFill="background1" w:themeFillShade="D9"/>
          </w:tcPr>
          <w:p w14:paraId="236518D6" w14:textId="68C879DE" w:rsidR="000C3BE8" w:rsidRPr="000C3BE8" w:rsidRDefault="000C3BE8" w:rsidP="000C3B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</w:rPr>
            </w:pPr>
            <w:r w:rsidRPr="000C3BE8">
              <w:rPr>
                <w:b/>
                <w:color w:val="000000"/>
              </w:rPr>
              <w:t>Заключна рефлексія</w:t>
            </w:r>
          </w:p>
        </w:tc>
        <w:tc>
          <w:tcPr>
            <w:tcW w:w="4447" w:type="dxa"/>
            <w:shd w:val="clear" w:color="auto" w:fill="D9D9D9" w:themeFill="background1" w:themeFillShade="D9"/>
          </w:tcPr>
          <w:p w14:paraId="7876877B" w14:textId="0EA9E14E" w:rsidR="000C3BE8" w:rsidRDefault="000C3BE8" w:rsidP="001356D4">
            <w:r w:rsidRPr="000C3BE8">
              <w:rPr>
                <w:b/>
              </w:rPr>
              <w:t>Нотатки від інтерв'юера</w:t>
            </w:r>
          </w:p>
        </w:tc>
      </w:tr>
      <w:tr w:rsidR="001356D4" w14:paraId="5C288D09" w14:textId="77777777">
        <w:tc>
          <w:tcPr>
            <w:tcW w:w="4903" w:type="dxa"/>
            <w:shd w:val="clear" w:color="auto" w:fill="F2F2F2"/>
          </w:tcPr>
          <w:p w14:paraId="0000007F" w14:textId="2FAAFB03" w:rsidR="001356D4" w:rsidRDefault="001356D4" w:rsidP="001356D4">
            <w:r>
              <w:t>Якби ви могли щось змінити в тому, як ваша організація працює з волонтерами, що б ви змінили?</w:t>
            </w:r>
          </w:p>
          <w:p w14:paraId="00000080" w14:textId="77777777" w:rsidR="001356D4" w:rsidRDefault="001356D4" w:rsidP="001356D4">
            <w:r>
              <w:t>Чи є у вас останні зауваження щодо громадських волонтерів, які ми повинні обговорити?</w:t>
            </w:r>
          </w:p>
          <w:p w14:paraId="00000081" w14:textId="77777777" w:rsidR="001356D4" w:rsidRDefault="001356D4" w:rsidP="001356D4"/>
        </w:tc>
        <w:tc>
          <w:tcPr>
            <w:tcW w:w="4447" w:type="dxa"/>
          </w:tcPr>
          <w:p w14:paraId="00000082" w14:textId="77777777" w:rsidR="001356D4" w:rsidRDefault="001356D4" w:rsidP="001356D4"/>
        </w:tc>
      </w:tr>
    </w:tbl>
    <w:p w14:paraId="00000083" w14:textId="77777777" w:rsidR="007718BB" w:rsidRDefault="007718BB">
      <w:pPr>
        <w:rPr>
          <w:b/>
        </w:rPr>
      </w:pPr>
    </w:p>
    <w:p w14:paraId="00000084" w14:textId="77777777" w:rsidR="007718BB" w:rsidRDefault="00994341">
      <w:pPr>
        <w:rPr>
          <w:b/>
        </w:rPr>
      </w:pPr>
      <w:r>
        <w:rPr>
          <w:b/>
        </w:rPr>
        <w:t>Закриття інтерв'ю</w:t>
      </w:r>
    </w:p>
    <w:p w14:paraId="00000085" w14:textId="77777777" w:rsidR="007718BB" w:rsidRDefault="00994341">
      <w:pPr>
        <w:jc w:val="both"/>
      </w:pPr>
      <w:r>
        <w:t>Подякуйте респонденту за участь в інтерв’ю та повідомте йому, як використовуватимуться їхні відповіді. Запитайте їх, чи є у них запитання чи додаткова інформація, якою вони хотіли б поділитися.</w:t>
      </w:r>
    </w:p>
    <w:p w14:paraId="00000086" w14:textId="77777777" w:rsidR="007718BB" w:rsidRDefault="00994341">
      <w:pPr>
        <w:jc w:val="both"/>
      </w:pPr>
      <w:r>
        <w:t>Якщо це доцільно, попросіть документи, які можуть бути корисними та які обговорювалися під час співбесіди, і повідомте співбесідникові, як вони можуть зв’язатися з вами в майбутньому.</w:t>
      </w:r>
    </w:p>
    <w:sectPr w:rsidR="007718B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66753"/>
    <w:multiLevelType w:val="multilevel"/>
    <w:tmpl w:val="5CDAB0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BB"/>
    <w:rsid w:val="000C3BE8"/>
    <w:rsid w:val="001356D4"/>
    <w:rsid w:val="00136919"/>
    <w:rsid w:val="00145DA3"/>
    <w:rsid w:val="001D5193"/>
    <w:rsid w:val="00296766"/>
    <w:rsid w:val="002C45E6"/>
    <w:rsid w:val="0054529B"/>
    <w:rsid w:val="006F4F83"/>
    <w:rsid w:val="007718BB"/>
    <w:rsid w:val="008E7984"/>
    <w:rsid w:val="00994341"/>
    <w:rsid w:val="00A70ED8"/>
    <w:rsid w:val="00B70A64"/>
    <w:rsid w:val="00D15DF6"/>
    <w:rsid w:val="00DD2C9E"/>
    <w:rsid w:val="00DE340B"/>
    <w:rsid w:val="00F0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F481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u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link w:val="a5"/>
    <w:uiPriority w:val="34"/>
    <w:qFormat/>
    <w:rsid w:val="00CF293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2936"/>
  </w:style>
  <w:style w:type="table" w:styleId="a6">
    <w:name w:val="Table Grid"/>
    <w:basedOn w:val="a1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3328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C3328A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EB7DF3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EB7DF3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B7DF3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B7DF3"/>
    <w:rPr>
      <w:b/>
      <w:bCs/>
      <w:sz w:val="20"/>
      <w:szCs w:val="20"/>
    </w:rPr>
  </w:style>
  <w:style w:type="paragraph" w:styleId="af">
    <w:name w:val="Revision"/>
    <w:hidden/>
    <w:uiPriority w:val="99"/>
    <w:semiHidden/>
    <w:rsid w:val="00EB7DF3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8B1F89"/>
    <w:rPr>
      <w:rFonts w:ascii="Segoe UI" w:hAnsi="Segoe UI" w:cs="Segoe UI"/>
      <w:sz w:val="18"/>
      <w:szCs w:val="18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Y/PsII9ISnqxWdf1AO8bKhtApw==">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RSJKRHXK4A2N-423731635-30270</_dlc_DocId>
    <_dlc_DocIdUrl xmlns="556b7b59-a5ab-43a3-951b-b35358296812">
      <Url>https://planinternationalusa.sharepoint.com/sites/Projects/_layouts/15/DocIdRedir.aspx?ID=RSJKRHXK4A2N-423731635-30270</Url>
      <Description>RSJKRHXK4A2N-423731635-30270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8312CFF-7F0D-4797-B871-4E8BA29AE729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3.xml><?xml version="1.0" encoding="utf-8"?>
<ds:datastoreItem xmlns:ds="http://schemas.openxmlformats.org/officeDocument/2006/customXml" ds:itemID="{87A76668-54EB-477C-B21A-B70641FAF6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4E810-CFD3-4D17-BC7A-886894E1099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0A8298F-1C93-458F-8924-94A929CEA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Oleksandra</cp:lastModifiedBy>
  <cp:revision>2</cp:revision>
  <dcterms:created xsi:type="dcterms:W3CDTF">2023-11-20T12:13:00Z</dcterms:created>
  <dcterms:modified xsi:type="dcterms:W3CDTF">2023-11-20T12:13:00Z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3027000</vt:r8>
  </property>
  <property fmtid="{D5CDD505-2E9C-101B-9397-08002B2CF9AE}" pid="4" name="_dlc_DocIdItemGuid">
    <vt:lpwstr>66c9da22-1ecb-77c2-813c-df953928ef86</vt:lpwstr>
  </property>
</Properties>
</file>